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05CAE559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6548B6F1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576D8C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760BDC16" w14:textId="424EA91C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3D4539">
        <w:rPr>
          <w:rFonts w:ascii="Arial" w:eastAsia="Arial" w:hAnsi="Arial" w:cs="Arial"/>
          <w:color w:val="auto"/>
          <w:sz w:val="22"/>
          <w:szCs w:val="22"/>
          <w:highlight w:val="yellow"/>
          <w:lang w:eastAsia="ar-SA"/>
        </w:rPr>
        <w:t>………………………</w:t>
      </w: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EC291F7" w14:textId="77777777" w:rsidR="00576D8C" w:rsidRDefault="00576D8C" w:rsidP="00FB0E2E">
      <w:pPr>
        <w:rPr>
          <w:rFonts w:ascii="Arial" w:hAnsi="Arial" w:cs="Arial"/>
          <w:b/>
          <w:sz w:val="22"/>
          <w:szCs w:val="22"/>
        </w:rPr>
      </w:pPr>
    </w:p>
    <w:p w14:paraId="74ED54ED" w14:textId="5EBA5E5A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……………………………………………………….. </w:t>
      </w:r>
    </w:p>
    <w:p w14:paraId="4FE01064" w14:textId="77777777" w:rsidR="00686BE4" w:rsidRPr="00686BE4" w:rsidRDefault="00FB0E2E" w:rsidP="00686BE4">
      <w:pPr>
        <w:spacing w:after="960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i/>
          <w:sz w:val="22"/>
          <w:szCs w:val="22"/>
          <w:highlight w:val="green"/>
        </w:rPr>
        <w:t>(należy wpisać nazwę jednostki organizacyjnej prowadzącej postępowanie)</w:t>
      </w: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77777777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Pr="00612017">
        <w:rPr>
          <w:rFonts w:ascii="Arial" w:hAnsi="Arial" w:cs="Arial"/>
          <w:b/>
          <w:bCs/>
          <w:sz w:val="22"/>
          <w:szCs w:val="22"/>
          <w:highlight w:val="yellow"/>
        </w:rPr>
        <w:t>……………………………………………………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3BCE44AC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4785320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6C5AC62B" w:rsidR="006079A8" w:rsidRPr="00700129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trike/>
          <w:color w:val="auto"/>
          <w:sz w:val="22"/>
          <w:szCs w:val="22"/>
        </w:rPr>
      </w:pPr>
      <w:r w:rsidRPr="00700129">
        <w:rPr>
          <w:rFonts w:ascii="Arial" w:hAnsi="Arial" w:cs="Arial"/>
          <w:strike/>
          <w:color w:val="auto"/>
          <w:sz w:val="22"/>
          <w:szCs w:val="22"/>
        </w:rPr>
        <w:t xml:space="preserve">Zamierzamy powierzyć do </w:t>
      </w:r>
      <w:proofErr w:type="spellStart"/>
      <w:r w:rsidRPr="00700129">
        <w:rPr>
          <w:rFonts w:ascii="Arial" w:hAnsi="Arial" w:cs="Arial"/>
          <w:strike/>
          <w:color w:val="auto"/>
          <w:sz w:val="22"/>
          <w:szCs w:val="22"/>
        </w:rPr>
        <w:t>podwykonania</w:t>
      </w:r>
      <w:proofErr w:type="spellEnd"/>
      <w:r w:rsidRPr="00700129">
        <w:rPr>
          <w:rFonts w:ascii="Arial" w:hAnsi="Arial" w:cs="Arial"/>
          <w:strike/>
          <w:color w:val="auto"/>
          <w:sz w:val="22"/>
          <w:szCs w:val="22"/>
        </w:rPr>
        <w:t xml:space="preserve"> następujące elementy zamówienia:</w:t>
      </w:r>
      <w:r w:rsidR="008C5455" w:rsidRPr="00700129">
        <w:rPr>
          <w:rFonts w:ascii="Arial" w:hAnsi="Arial" w:cs="Arial"/>
          <w:strike/>
          <w:color w:val="auto"/>
          <w:sz w:val="22"/>
          <w:szCs w:val="22"/>
        </w:rPr>
        <w:t xml:space="preserve"> </w:t>
      </w:r>
      <w:r w:rsidRPr="00700129">
        <w:rPr>
          <w:rFonts w:ascii="Arial" w:hAnsi="Arial" w:cs="Arial"/>
          <w:strike/>
          <w:color w:val="auto"/>
          <w:sz w:val="22"/>
          <w:szCs w:val="22"/>
        </w:rPr>
        <w:t>………………………………….</w:t>
      </w:r>
      <w:r w:rsidR="008C5455" w:rsidRPr="00700129">
        <w:rPr>
          <w:rFonts w:ascii="Arial" w:hAnsi="Arial" w:cs="Arial"/>
          <w:strike/>
          <w:color w:val="auto"/>
          <w:sz w:val="22"/>
          <w:szCs w:val="22"/>
        </w:rPr>
        <w:t>*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555FE31E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700129">
        <w:rPr>
          <w:rFonts w:ascii="Arial" w:hAnsi="Arial" w:cs="Arial"/>
          <w:sz w:val="22"/>
          <w:szCs w:val="22"/>
        </w:rPr>
        <w:t>___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004D87">
        <w:rPr>
          <w:rFonts w:ascii="Arial" w:hAnsi="Arial" w:cs="Arial"/>
          <w:color w:val="auto"/>
          <w:sz w:val="22"/>
          <w:szCs w:val="22"/>
        </w:rPr>
        <w:t>w </w:t>
      </w:r>
      <w:proofErr w:type="spellStart"/>
      <w:r w:rsidR="00E673CB" w:rsidRPr="00004D87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004D87">
        <w:rPr>
          <w:rFonts w:ascii="Arial" w:hAnsi="Arial" w:cs="Arial"/>
          <w:color w:val="auto"/>
          <w:sz w:val="22"/>
          <w:szCs w:val="22"/>
        </w:rPr>
        <w:t>. X</w:t>
      </w:r>
      <w:r w:rsidR="00460C8E" w:rsidRPr="00004D87">
        <w:rPr>
          <w:rFonts w:ascii="Arial" w:hAnsi="Arial" w:cs="Arial"/>
          <w:color w:val="auto"/>
          <w:sz w:val="22"/>
          <w:szCs w:val="22"/>
        </w:rPr>
        <w:t>VIII</w:t>
      </w:r>
      <w:r w:rsidR="00F275C0" w:rsidRPr="00004D87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004D87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004D87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004D87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004D87">
        <w:rPr>
          <w:rFonts w:ascii="Arial" w:hAnsi="Arial" w:cs="Arial"/>
          <w:color w:val="auto"/>
          <w:sz w:val="22"/>
          <w:szCs w:val="22"/>
        </w:rPr>
        <w:t>.</w:t>
      </w:r>
      <w:r w:rsidR="00460C8E" w:rsidRPr="00004D87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004D87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004D87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131D936B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004D87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9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74976" w14:textId="77777777" w:rsidR="003C5C7A" w:rsidRDefault="003C5C7A" w:rsidP="00DA091E">
      <w:r>
        <w:separator/>
      </w:r>
    </w:p>
  </w:endnote>
  <w:endnote w:type="continuationSeparator" w:id="0">
    <w:p w14:paraId="53F2F719" w14:textId="77777777" w:rsidR="003C5C7A" w:rsidRDefault="003C5C7A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7651B1B9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8EC29F" w14:textId="77777777" w:rsidR="003C5C7A" w:rsidRDefault="003C5C7A" w:rsidP="00DA091E">
      <w:r>
        <w:separator/>
      </w:r>
    </w:p>
  </w:footnote>
  <w:footnote w:type="continuationSeparator" w:id="0">
    <w:p w14:paraId="413BEA39" w14:textId="77777777" w:rsidR="003C5C7A" w:rsidRDefault="003C5C7A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38B14" w14:textId="6A95AE0D" w:rsidR="00CF5DA6" w:rsidRPr="00440B3B" w:rsidDel="009B16A4" w:rsidRDefault="00E8119A" w:rsidP="00FB0E2E">
    <w:pPr>
      <w:pBdr>
        <w:bottom w:val="single" w:sz="12" w:space="0" w:color="auto"/>
      </w:pBdr>
      <w:rPr>
        <w:del w:id="0" w:author="Zimowski Jerzy" w:date="2024-10-09T14:59:00Z"/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color w:val="auto"/>
        <w:sz w:val="18"/>
        <w:szCs w:val="16"/>
      </w:rPr>
      <w:t xml:space="preserve">Załącznik </w:t>
    </w:r>
    <w:r w:rsidR="00DA63BB">
      <w:rPr>
        <w:rFonts w:ascii="Arial" w:hAnsi="Arial" w:cs="Arial"/>
        <w:b/>
        <w:i/>
        <w:color w:val="auto"/>
        <w:sz w:val="18"/>
        <w:szCs w:val="16"/>
      </w:rPr>
      <w:t xml:space="preserve"> 2 do SWZ</w:t>
    </w: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Zimowski Jerzy">
    <w15:presenceInfo w15:providerId="AD" w15:userId="S::PLK076997@office.plk-sa.pl::811b982f-faf9-42c7-a9af-4ef96b57e0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4D87"/>
    <w:rsid w:val="00011F03"/>
    <w:rsid w:val="000178C3"/>
    <w:rsid w:val="00023746"/>
    <w:rsid w:val="00030036"/>
    <w:rsid w:val="000339B6"/>
    <w:rsid w:val="00041DD6"/>
    <w:rsid w:val="000431C5"/>
    <w:rsid w:val="000578E9"/>
    <w:rsid w:val="0006578D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24AB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74ED"/>
    <w:rsid w:val="002C077F"/>
    <w:rsid w:val="002C39E0"/>
    <w:rsid w:val="002D6AE6"/>
    <w:rsid w:val="002E2BF5"/>
    <w:rsid w:val="002F5CF7"/>
    <w:rsid w:val="00300A0D"/>
    <w:rsid w:val="00310AB6"/>
    <w:rsid w:val="00315874"/>
    <w:rsid w:val="00332EDF"/>
    <w:rsid w:val="00345A6C"/>
    <w:rsid w:val="00350631"/>
    <w:rsid w:val="003531C4"/>
    <w:rsid w:val="003826B4"/>
    <w:rsid w:val="00385579"/>
    <w:rsid w:val="003A12FB"/>
    <w:rsid w:val="003B37B3"/>
    <w:rsid w:val="003C5C7A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A34A2"/>
    <w:rsid w:val="004E7147"/>
    <w:rsid w:val="004F34C8"/>
    <w:rsid w:val="004F7A42"/>
    <w:rsid w:val="00502E92"/>
    <w:rsid w:val="005040B7"/>
    <w:rsid w:val="00505EAD"/>
    <w:rsid w:val="005431C6"/>
    <w:rsid w:val="00562FF7"/>
    <w:rsid w:val="00576D8C"/>
    <w:rsid w:val="00581502"/>
    <w:rsid w:val="00594FBF"/>
    <w:rsid w:val="005A03B5"/>
    <w:rsid w:val="005C69D4"/>
    <w:rsid w:val="005E0963"/>
    <w:rsid w:val="005E2815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262E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2712"/>
    <w:rsid w:val="006B542D"/>
    <w:rsid w:val="006D0C81"/>
    <w:rsid w:val="006D4765"/>
    <w:rsid w:val="006D5A4C"/>
    <w:rsid w:val="006E13BE"/>
    <w:rsid w:val="006F1FD4"/>
    <w:rsid w:val="00700129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2875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5FF0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64541"/>
    <w:rsid w:val="00BB37B4"/>
    <w:rsid w:val="00BC6A1B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A63BB"/>
    <w:rsid w:val="00DB5035"/>
    <w:rsid w:val="00DB76BE"/>
    <w:rsid w:val="00DD219A"/>
    <w:rsid w:val="00DD4FAF"/>
    <w:rsid w:val="00DE5B0D"/>
    <w:rsid w:val="00E15919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8119A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477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Młodawska Magdalena</cp:lastModifiedBy>
  <cp:revision>29</cp:revision>
  <cp:lastPrinted>2026-01-27T11:59:00Z</cp:lastPrinted>
  <dcterms:created xsi:type="dcterms:W3CDTF">2021-01-07T09:37:00Z</dcterms:created>
  <dcterms:modified xsi:type="dcterms:W3CDTF">2026-01-27T11:59:00Z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